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wmf" ContentType="image/x-wmf"/>
  <Default Extension="gif" ContentType="image/gif"/>
  <Default Extension="tiff" ContentType="image/tiff"/>
  <Default Extension="emf" ContentType="image/x-emf"/>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body>
    <w:p>
      <w:pPr>
        <w:rPr>
          <w:b w:val="1"/>
          <w:sz w:val="28.0"/>
          <w:szCs w:val="28.0"/>
          <w:lang w:val="en-us"/>
        </w:rPr>
      </w:pPr>
      <w:r>
        <w:rPr>
          <w:b w:val="1"/>
          <w:sz w:val="28.0"/>
          <w:szCs w:val="28.0"/>
          <w:rFonts w:ascii="Calibri"/>
          <w:lang w:val="en-us" w:bidi="ar-sa"/>
        </w:rPr>
        <w:t>ART WOLFE</w:t>
        <w:br/>
        <w:t xml:space="preserve">“Earth Is My Witness” </w:t>
        <w:br/>
        <w:t>Worldwide first retrospective in Iserlohn and Schleswig in 2016</w:t>
      </w:r>
    </w:p>
    <w:p>
      <w:pPr>
        <w:rPr>
          <w:sz w:val="28.0"/>
          <w:szCs w:val="28.0"/>
          <w:lang w:val="en-us"/>
        </w:rPr>
      </w:pPr>
      <w:r>
        <w:rPr>
          <w:sz w:val="28.0"/>
          <w:szCs w:val="28.0"/>
          <w:rFonts w:ascii="Calibri"/>
          <w:lang w:val="en-us" w:bidi="ar-sa"/>
        </w:rPr>
        <w:t xml:space="preserve">Art Wolfe from the USA is one of the greatest and best-known nature photographers and photo artists of our time. For more than fifty years, countless projects have taken him to the remotest corners of the earth. His photographs of natural wonders, animals and people have been printed in hundreds of publications and exhibited in museums and galleries all over the world. Since 1978, Art Wolfe has published more than 90 books of his own and been involved in numerous TV productions.  </w:t>
      </w:r>
    </w:p>
    <w:p>
      <w:pPr>
        <w:rPr>
          <w:sz w:val="28.0"/>
          <w:szCs w:val="28.0"/>
          <w:lang w:val="en-us"/>
        </w:rPr>
      </w:pPr>
      <w:r>
        <w:rPr>
          <w:sz w:val="28.0"/>
          <w:szCs w:val="28.0"/>
          <w:rFonts w:ascii="Calibri"/>
          <w:lang w:val="en-us" w:bidi="ar-sa"/>
        </w:rPr>
        <w:t>With his “Earth Is My Witness” project, Art Wolfe presents the highlights of his long experience in photography for the first time in a major retrospective. The exhibition is an exclusive production by the Städtische Galerie Iserlohn and the Stadtmuseum Schleswig together with the artist. It opens on February 11, 2016 in Iserlohn where it will be open to the public until May 1, 2016. After that, the exhibition will move to the municipal museum in Schleswig and can be seen there from June 2 to October 30, 2016.</w:t>
      </w:r>
    </w:p>
    <w:p>
      <w:pPr>
        <w:rPr>
          <w:sz w:val="28.0"/>
          <w:szCs w:val="28.0"/>
          <w:lang w:val="en-us"/>
        </w:rPr>
      </w:pPr>
      <w:r>
        <w:rPr>
          <w:sz w:val="28.0"/>
          <w:szCs w:val="28.0"/>
          <w:rFonts w:ascii="Calibri"/>
          <w:lang w:val="en-us" w:bidi="ar-sa"/>
        </w:rPr>
        <w:t xml:space="preserve">At both locations the artist will be giving talks under the title “Art Wolfe live”: on February 12, 2016 in the Park Theater Iserlohn and on June 3, 2016 in the </w:t>
        <w:br/>
        <w:t>A. P. Møller-Skolen, the Danish secondary school in Schleswig.</w:t>
      </w:r>
    </w:p>
    <w:p>
      <w:pPr>
        <w:rPr>
          <w:sz w:val="28.0"/>
          <w:szCs w:val="28.0"/>
          <w:lang w:val="en-us"/>
        </w:rPr>
      </w:pPr>
      <w:r>
        <w:rPr>
          <w:sz w:val="28.0"/>
          <w:szCs w:val="28.0"/>
          <w:rFonts w:ascii="Calibri"/>
          <w:lang w:val="en-us" w:bidi="ar-sa"/>
        </w:rPr>
        <w:t>The exhibition and the presentations will be supplemented by the opulent photo book “Earth Is My Witness”, a German version of which will be available</w:t>
      </w:r>
      <w:ins w:id="0" w:author="Holger Rüdel" w:date="2015-08-02T09:38:40Z">
        <w:r>
          <w:rPr>
            <w:sz w:val="28.0"/>
            <w:szCs w:val="28.0"/>
            <w:rFonts w:ascii="Calibri"/>
            <w:lang w:val="en-us" w:bidi="ar-sa"/>
          </w:rPr>
          <w:t>.</w:t>
        </w:r>
      </w:ins>
      <w:r>
        <w:rPr>
          <w:sz w:val="28.0"/>
          <w:szCs w:val="28.0"/>
          <w:rFonts w:ascii="Calibri"/>
          <w:lang w:val="en-us" w:bidi="ar-sa"/>
        </w:rPr>
        <w:t xml:space="preserve">  </w:t>
      </w:r>
    </w:p>
    <w:p>
      <w:pPr>
        <w:rPr>
          <w:sz w:val="28.0"/>
          <w:szCs w:val="28.0"/>
          <w:lang w:val="en-us"/>
        </w:rPr>
      </w:pPr>
      <w:r>
        <w:rPr>
          <w:sz w:val="28.0"/>
          <w:szCs w:val="28.0"/>
          <w:rFonts w:ascii="Calibri"/>
          <w:lang w:val="en-us" w:bidi="ar-sa"/>
        </w:rPr>
        <w:t xml:space="preserve">With the Art Wolfe exhibition, the Städtische Galerie Iserlohn and the Stadtmuseum Schleswig continue their successful cooperation in the exclusive presentation of major contemporary photographers. Others who have been shown to date are Steve McCurry 2008/2009, Jim Brandenburg 2011/2012 and David Doubilet 2014. </w:t>
      </w:r>
    </w:p>
    <w:p>
      <w:pPr>
        <w:rPr>
          <w:sz w:val="28.0"/>
          <w:szCs w:val="28.0"/>
          <w:lang w:val="en-us"/>
        </w:rPr>
      </w:pPr>
    </w:p>
    <w:sectPr>
      <w:pgSz w:w="11906" w:h="16838" w:orient="portrait"/>
      <w:pgMar w:bottom="1134" w:top="1417" w:right="1417" w:left="1417" w:header="708" w:footer="708" w:gutter="0"/>
      <w:cols w:space="708" w:equalWidth="true"/>
    </w:sectPr>
  </w:body>
</w:document>
</file>

<file path=word/fontTable.xml><?xml version="1.0" encoding="utf-8"?>
<w:fonts xmlns:r="http://schemas.openxmlformats.org/officeDocument/2006/relationships" xmlns:w="http://schemas.openxmlformats.org/wordprocessingml/2006/main">
  <w:font w:name="Anton">
    <w:panose1 w:val="02000503000000000000"/>
    <w:charset w:val="00"/>
    <w:family w:val="auto"/>
    <w:pitch w:val="variable"/>
    <w:notTrueType w:val="true"/>
    <w:sig w:usb0="A00000EF" w:usb1="5000204B" w:usb2="00000000" w:usb3="00000000" w:csb0="00000001" w:csb1="00000000"/>
  </w:font>
  <w:font w:name="Archivo Black">
    <w:panose1 w:val="020B0A04020102020204"/>
    <w:charset w:val="00"/>
    <w:family w:val="auto"/>
    <w:pitch w:val="variable"/>
    <w:notTrueType w:val="true"/>
    <w:sig w:usb0="A000002F" w:usb1="500000FA" w:usb2="00000000" w:usb3="00000000" w:csb0="00000093" w:csb1="00000000"/>
  </w:font>
  <w:font w:name="Archivo Narrow">
    <w:altName w:val="Arial Narrow"/>
    <w:panose1 w:val="02000000000000000000"/>
    <w:charset w:val="00"/>
    <w:family w:val="auto"/>
    <w:pitch w:val="variable"/>
    <w:notTrueType w:val="true"/>
    <w:sig w:usb0="A000002F" w:usb1="100000FA" w:usb2="00000000" w:usb3="00000000" w:csb0="00000093" w:csb1="00000000"/>
  </w:font>
  <w:font w:name="Arimo">
    <w:altName w:val="Arial"/>
    <w:panose1 w:val="020B0604020202020204"/>
    <w:charset w:val="CC"/>
    <w:family w:val="swiss"/>
    <w:pitch w:val="variable"/>
    <w:notTrueType w:val="true"/>
    <w:sig w:usb0="E0002AFF" w:usb1="C0007843" w:usb2="00000009" w:usb3="00000000" w:csb0="000001FF" w:csb1="00000000"/>
  </w:font>
  <w:font w:name="Caladea">
    <w:altName w:val="Cambria"/>
    <w:panose1 w:val="02040503050406030204"/>
    <w:charset w:val="00"/>
    <w:family w:val="auto"/>
    <w:pitch w:val="variable"/>
    <w:notTrueType w:val="true"/>
    <w:sig w:usb0="A000002F" w:usb1="500000FB" w:usb2="00000000" w:usb3="00000000" w:csb0="00000093" w:csb1="00000000"/>
  </w:font>
  <w:font w:name="Carlito">
    <w:altName w:val="Calibri"/>
    <w:panose1 w:val="020F0502020204030204"/>
    <w:charset w:val="00"/>
    <w:family w:val="auto"/>
    <w:pitch w:val="variable"/>
    <w:notTrueType w:val="true"/>
    <w:sig w:usb0="E10002FF" w:usb1="5000ECFF" w:usb2="00000009" w:usb3="00000000" w:csb0="0000019F" w:csb1="00000000"/>
  </w:font>
  <w:font w:name="Cousine">
    <w:altName w:val="Courier New"/>
    <w:panose1 w:val="02070309020205020404"/>
    <w:charset w:val="CC"/>
    <w:family w:val="modern"/>
    <w:pitch w:val="fixed"/>
    <w:notTrueType w:val="true"/>
    <w:sig w:usb0="E0002AFF" w:usb1="C0007843" w:usb2="00000009" w:usb3="00000000" w:csb0="000001FF" w:csb1="00000000"/>
  </w:font>
  <w:font w:name="Droid Sans">
    <w:panose1 w:val="020B0606030804020204"/>
    <w:charset w:val="00"/>
    <w:family w:val="auto"/>
    <w:pitch w:val="variable"/>
    <w:notTrueType w:val="true"/>
    <w:sig w:usb0="E00002EF" w:usb1="4000205B" w:usb2="00000028" w:usb3="00000000" w:csb0="0000019F" w:csb1="00000000"/>
  </w:font>
  <w:font w:name="Droid Sans Mono">
    <w:panose1 w:val="020B0609030804020204"/>
    <w:charset w:val="00"/>
    <w:family w:val="auto"/>
    <w:pitch w:val="variable"/>
    <w:notTrueType w:val="true"/>
    <w:sig w:usb0="E00002EF" w:usb1="4000205B" w:usb2="00000028" w:usb3="00000000" w:csb0="0000019F" w:csb1="00000000"/>
  </w:font>
  <w:font w:name="Droid Serif">
    <w:panose1 w:val="02020600060500020200"/>
    <w:charset w:val="00"/>
    <w:family w:val="auto"/>
    <w:pitch w:val="variable"/>
    <w:notTrueType w:val="true"/>
    <w:sig w:usb0="E00002EF" w:usb1="4000205B" w:usb2="00000028" w:usb3="00000000" w:csb0="0000019F" w:csb1="00000000"/>
  </w:font>
  <w:font w:name="Noto Sans Symbols">
    <w:altName w:val="Symbol"/>
    <w:panose1 w:val="05050102010706020507"/>
    <w:charset w:val="02"/>
    <w:family w:val="roman"/>
    <w:pitch w:val="variable"/>
    <w:notTrueType w:val="true"/>
    <w:sig w:usb0="00000000" w:usb1="10000000" w:usb2="00000000" w:usb3="00000000" w:csb0="80000000" w:csb1="00000000"/>
  </w:font>
  <w:font w:name="Pinyon Script">
    <w:altName w:val="Zapfino"/>
    <w:panose1 w:val="020105010801010D0002"/>
    <w:charset w:val="00"/>
    <w:family w:val="auto"/>
    <w:pitch w:val="variable"/>
    <w:notTrueType w:val="true"/>
    <w:sig w:usb0="800000AF" w:usb1="00000002" w:usb2="00000000" w:usb3="00000000" w:csb0="00000111" w:csb1="00000000"/>
  </w:font>
  <w:font w:name="Tinos">
    <w:altName w:val="Times New Roman"/>
    <w:panose1 w:val="02020603050405020304"/>
    <w:charset w:val="CC"/>
    <w:family w:val="roman"/>
    <w:pitch w:val="variable"/>
    <w:notTrueType w:val="true"/>
    <w:sig w:usb0="E0002AEF" w:usb1="C0007841" w:usb2="00000009" w:usb3="00000000" w:csb0="000001FF" w:csb1="00000000"/>
  </w:font>
  <w:font w:name="Calibri">
    <w:panose1 w:val="020F0502020204030204"/>
    <w:charset w:val="00"/>
    <w:family w:val="swiss"/>
    <w:pitch w:val="variable"/>
    <w:notTrueType w:val="true"/>
    <w:sig w:usb0="E00002FF" w:usb1="4000ACFF" w:usb2="00000001" w:usb3="00000000" w:csb0="0000019F" w:csb1="00000000"/>
  </w:font>
  <w:font w:name="Arial">
    <w:panose1 w:val="020B0604020202020204"/>
    <w:charset w:val="00"/>
    <w:family w:val="swiss"/>
    <w:pitch w:val="variable"/>
    <w:notTrueType w:val="true"/>
    <w:sig w:usb0="E0002AFF" w:usb1="C0007843" w:usb2="00000009" w:usb3="00000000" w:csb0="000001FF" w:csb1="00000000"/>
  </w:font>
  <w:font w:name="Times New Roman">
    <w:panose1 w:val="02020603050405020304"/>
    <w:charset w:val="00"/>
    <w:family w:val="roman"/>
    <w:pitch w:val="variable"/>
    <w:notTrueType w:val="true"/>
    <w:sig w:usb0="E0002AFF" w:usb1="C0007841" w:usb2="00000009" w:usb3="00000000" w:csb0="000001FF" w:csb1="00000000"/>
  </w:font>
  <w:font w:name="Calibri Light">
    <w:panose1 w:val="020F0302020204030204"/>
    <w:charset w:val="00"/>
    <w:family w:val="swiss"/>
    <w:pitch w:val="variable"/>
    <w:notTrueType w:val="tru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38F6"/>
    <w:rsid w:val="000C1E71"/>
    <w:rsid w:val="000D0594"/>
    <w:rsid w:val="00164519"/>
    <w:rsid w:val="00261FF8"/>
    <w:rsid w:val="00290238"/>
    <w:rsid w:val="00336E7C"/>
    <w:rsid w:val="003A7BE7"/>
    <w:rsid w:val="003E0971"/>
    <w:rsid w:val="004652C6"/>
    <w:rsid w:val="006703B2"/>
    <w:rsid w:val="006C1B5E"/>
    <w:rsid w:val="006D34F6"/>
    <w:rsid w:val="00717624"/>
    <w:rsid w:val="00742E37"/>
    <w:rsid w:val="007C43EA"/>
    <w:rsid w:val="008E1E45"/>
    <w:rsid w:val="008E2B94"/>
    <w:rsid w:val="008E3437"/>
    <w:rsid w:val="00966977"/>
    <w:rsid w:val="00986DCE"/>
    <w:rsid w:val="009C49CD"/>
    <w:rsid w:val="009E5405"/>
    <w:rsid w:val="00A538F6"/>
    <w:rsid w:val="00AA78AB"/>
    <w:rsid w:val="00BF7235"/>
    <w:rsid w:val="00C32CDA"/>
    <w:rsid w:val="00C6695F"/>
    <w:rsid w:val="00C81903"/>
    <w:rsid w:val="00CB4226"/>
    <w:rsid w:val="00CF1D18"/>
    <w:rsid w:val="00D33EE3"/>
    <w:rsid w:val="00D50C20"/>
    <w:rsid w:val="00D61205"/>
    <w:rsid w:val="00D8461C"/>
    <w:rsid w:val="00DC20BC"/>
    <w:rsid w:val="00DC5FD9"/>
    <w:rsid w:val="00E56683"/>
    <w:rsid w:val="00E567A7"/>
    <w:rsid w:val="00E80232"/>
    <w:rsid w:val="00EE077C"/>
    <w:rsid w:val="00F42E4D"/>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trackRevisions/>
</w:settings>
</file>

<file path=word/styles.xml><?xml version="1.0" encoding="utf-8"?>
<w:style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docDefaults>
    <w:rPrDefault>
      <w:rPr>
        <w:sz w:val="22.0"/>
        <w:szCs w:val="22.0"/>
        <w:rFonts w:ascii="Calibri"/>
        <w:lang w:val="de-de" w:bidi="ar-sa" w:eastAsia="en-us"/>
      </w:rPr>
    </w:rPrDefault>
    <w:pPrDefault>
      <w:pPr>
        <w:spacing w:after="160" w:line="259" w:lineRule="auto"/>
      </w:pPr>
    </w:pPrDefault>
  </w:docDefaults>
  <w:style w:type="paragraph" w:default="1" w:styleId="Standard">
    <w:name w:val="Normal"/>
    <w:qFormat/>
  </w:style>
  <w:style w:type="character" w:default="1" w:styleId="Absatz-Standardschriftart">
    <w:name w:val="Default Paragraph Font"/>
    <w:uiPriority w:val="1"/>
  </w:style>
  <w:style w:type="table" w:default="1" w:styleId="NormaleTabelle">
    <w:name w:val="Normal Table"/>
    <w:uiPriority w:val="99"/>
    <w:qFormat/>
    <w:tblPr>
      <w:tblW w:w="0" w:type="nil"/>
      <w:tblInd w:w="0" w:type="dxa"/>
      <w:tblBorders/>
      <w:tblCellMar>
        <w:top w:w="0" w:type="dxa"/>
        <w:bottom w:w="0" w:type="dxa"/>
        <w:left w:w="108" w:type="dxa"/>
        <w:right w:w="108" w:type="dxa"/>
      </w:tblCellMar>
    </w:tblPr>
  </w:style>
  <w:style w:type="numbering" w:default="1" w:styleId="KeineListe">
    <w:name w:val="No List"/>
    <w:uiPriority w:val="9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Quickword</Application>
  <DocSecurity>0</DocSecurity>
  <Lines>1</Lines>
  <Paragraphs>3</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Rüdel</dc:creator>
  <cp:keywords/>
  <dc:description/>
  <cp:lastModifiedBy>König</cp:lastModifiedBy>
  <cp:revision>10</cp:revision>
  <dcterms:created xsi:type="dcterms:W3CDTF">2015-07-29T18:28:00Z</dcterms:created>
  <dcterms:modified xsi:type="dcterms:W3CDTF">2015-08-01T12:56:00Z</dcterms:modified>
</cp:coreProperties>
</file>